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40182" w14:textId="34DA6988" w:rsidR="008778EA" w:rsidRDefault="00C86D5F" w:rsidP="0070306B">
      <w:pPr>
        <w:pStyle w:val="af4"/>
      </w:pPr>
      <w:r>
        <w:t>Special Activity</w:t>
      </w:r>
      <w:r w:rsidR="005735C9">
        <w:t xml:space="preserve"> </w:t>
      </w:r>
      <w:r w:rsidR="005735C9">
        <w:rPr>
          <w:rFonts w:hint="eastAsia"/>
        </w:rPr>
        <w:t>自己評価</w:t>
      </w:r>
      <w:r w:rsidR="00D35AC9" w:rsidRPr="00C84ECD">
        <w:t>シート</w:t>
      </w:r>
    </w:p>
    <w:p w14:paraId="5FB2D20D" w14:textId="77777777" w:rsidR="00012FAB" w:rsidRPr="00012FAB" w:rsidRDefault="00012FAB" w:rsidP="00012FAB"/>
    <w:tbl>
      <w:tblPr>
        <w:tblW w:w="5000" w:type="pct"/>
        <w:tblCellMar>
          <w:left w:w="99" w:type="dxa"/>
          <w:right w:w="99" w:type="dxa"/>
        </w:tblCellMar>
        <w:tblLook w:val="04A0" w:firstRow="1" w:lastRow="0" w:firstColumn="1" w:lastColumn="0" w:noHBand="0" w:noVBand="1"/>
      </w:tblPr>
      <w:tblGrid>
        <w:gridCol w:w="1126"/>
        <w:gridCol w:w="1277"/>
        <w:gridCol w:w="2906"/>
        <w:gridCol w:w="2908"/>
        <w:gridCol w:w="1411"/>
      </w:tblGrid>
      <w:tr w:rsidR="00A35914" w:rsidRPr="005735C9" w14:paraId="66A0F7B1" w14:textId="77777777" w:rsidTr="00A35914">
        <w:trPr>
          <w:trHeight w:val="360"/>
        </w:trPr>
        <w:tc>
          <w:tcPr>
            <w:tcW w:w="1248"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CB5A4DE" w14:textId="20A11BAB" w:rsidR="005735C9" w:rsidRPr="005735C9" w:rsidRDefault="005735C9" w:rsidP="002D71C2">
            <w:pPr>
              <w:topLinePunct/>
              <w:autoSpaceDN w:val="0"/>
              <w:spacing w:line="240" w:lineRule="auto"/>
              <w:jc w:val="center"/>
              <w:rPr>
                <w:rFonts w:cs="ＭＳ Ｐゴシック"/>
                <w:b/>
                <w:bCs/>
                <w:color w:val="000000"/>
                <w:sz w:val="18"/>
                <w:szCs w:val="18"/>
              </w:rPr>
            </w:pPr>
          </w:p>
        </w:tc>
        <w:tc>
          <w:tcPr>
            <w:tcW w:w="1509" w:type="pct"/>
            <w:tcBorders>
              <w:top w:val="single" w:sz="4" w:space="0" w:color="auto"/>
              <w:left w:val="nil"/>
              <w:bottom w:val="single" w:sz="4" w:space="0" w:color="auto"/>
              <w:right w:val="single" w:sz="4" w:space="0" w:color="auto"/>
            </w:tcBorders>
            <w:shd w:val="clear" w:color="auto" w:fill="auto"/>
            <w:vAlign w:val="center"/>
            <w:hideMark/>
          </w:tcPr>
          <w:p w14:paraId="5F82E49D" w14:textId="77777777" w:rsidR="005735C9" w:rsidRPr="005735C9" w:rsidRDefault="005735C9" w:rsidP="002D71C2">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10" w:type="pct"/>
            <w:tcBorders>
              <w:top w:val="single" w:sz="4" w:space="0" w:color="auto"/>
              <w:left w:val="nil"/>
              <w:bottom w:val="single" w:sz="4" w:space="0" w:color="auto"/>
              <w:right w:val="single" w:sz="4" w:space="0" w:color="auto"/>
            </w:tcBorders>
            <w:shd w:val="clear" w:color="auto" w:fill="auto"/>
            <w:vAlign w:val="center"/>
            <w:hideMark/>
          </w:tcPr>
          <w:p w14:paraId="3B894090" w14:textId="77777777" w:rsidR="005735C9" w:rsidRPr="005735C9" w:rsidRDefault="005735C9" w:rsidP="002D71C2">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733" w:type="pct"/>
            <w:tcBorders>
              <w:top w:val="single" w:sz="4" w:space="0" w:color="auto"/>
              <w:left w:val="nil"/>
              <w:bottom w:val="single" w:sz="4" w:space="0" w:color="auto"/>
              <w:right w:val="single" w:sz="4" w:space="0" w:color="auto"/>
            </w:tcBorders>
            <w:shd w:val="clear" w:color="auto" w:fill="auto"/>
            <w:vAlign w:val="center"/>
            <w:hideMark/>
          </w:tcPr>
          <w:p w14:paraId="1B7EB2E0" w14:textId="77777777" w:rsidR="005735C9" w:rsidRPr="005735C9" w:rsidRDefault="005735C9" w:rsidP="002D71C2">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C86D5F" w:rsidRPr="005735C9" w14:paraId="7E6E0DC2" w14:textId="77777777" w:rsidTr="00A35914">
        <w:trPr>
          <w:trHeight w:val="900"/>
        </w:trPr>
        <w:tc>
          <w:tcPr>
            <w:tcW w:w="585" w:type="pct"/>
            <w:vMerge w:val="restart"/>
            <w:tcBorders>
              <w:top w:val="nil"/>
              <w:left w:val="single" w:sz="4" w:space="0" w:color="auto"/>
              <w:bottom w:val="single" w:sz="4" w:space="0" w:color="000000"/>
              <w:right w:val="single" w:sz="4" w:space="0" w:color="auto"/>
            </w:tcBorders>
            <w:shd w:val="clear" w:color="auto" w:fill="auto"/>
            <w:vAlign w:val="center"/>
            <w:hideMark/>
          </w:tcPr>
          <w:p w14:paraId="484B239B" w14:textId="7510260B" w:rsidR="00C86D5F" w:rsidRPr="005735C9" w:rsidRDefault="00C86D5F" w:rsidP="00C86D5F">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知識</w:t>
            </w:r>
            <w:r>
              <w:rPr>
                <w:rFonts w:cs="ＭＳ Ｐゴシック" w:hint="eastAsia"/>
                <w:b/>
                <w:bCs/>
                <w:color w:val="000000"/>
                <w:sz w:val="18"/>
                <w:szCs w:val="18"/>
              </w:rPr>
              <w:t>･</w:t>
            </w:r>
            <w:r w:rsidRPr="005735C9">
              <w:rPr>
                <w:rFonts w:cs="ＭＳ Ｐゴシック" w:hint="eastAsia"/>
                <w:b/>
                <w:bCs/>
                <w:color w:val="000000"/>
                <w:sz w:val="18"/>
                <w:szCs w:val="18"/>
              </w:rPr>
              <w:t>技能</w:t>
            </w:r>
          </w:p>
        </w:tc>
        <w:tc>
          <w:tcPr>
            <w:tcW w:w="663" w:type="pct"/>
            <w:tcBorders>
              <w:top w:val="nil"/>
              <w:left w:val="nil"/>
              <w:bottom w:val="single" w:sz="4" w:space="0" w:color="auto"/>
              <w:right w:val="single" w:sz="4" w:space="0" w:color="auto"/>
            </w:tcBorders>
            <w:shd w:val="clear" w:color="auto" w:fill="auto"/>
            <w:vAlign w:val="center"/>
            <w:hideMark/>
          </w:tcPr>
          <w:p w14:paraId="05A1D724" w14:textId="7F6AAC98" w:rsidR="00C86D5F" w:rsidRPr="005735C9" w:rsidRDefault="00C86D5F" w:rsidP="00C86D5F">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文法</w:t>
            </w:r>
            <w:r>
              <w:rPr>
                <w:rFonts w:cs="ＭＳ Ｐゴシック" w:hint="eastAsia"/>
                <w:b/>
                <w:bCs/>
                <w:color w:val="000000"/>
                <w:sz w:val="18"/>
                <w:szCs w:val="18"/>
              </w:rPr>
              <w:t>･</w:t>
            </w:r>
            <w:r w:rsidRPr="005735C9">
              <w:rPr>
                <w:rFonts w:cs="ＭＳ Ｐゴシック" w:hint="eastAsia"/>
                <w:b/>
                <w:bCs/>
                <w:color w:val="000000"/>
                <w:sz w:val="18"/>
                <w:szCs w:val="18"/>
              </w:rPr>
              <w:t>語彙</w:t>
            </w:r>
          </w:p>
        </w:tc>
        <w:tc>
          <w:tcPr>
            <w:tcW w:w="1509" w:type="pct"/>
            <w:tcBorders>
              <w:top w:val="nil"/>
              <w:left w:val="nil"/>
              <w:bottom w:val="single" w:sz="4" w:space="0" w:color="auto"/>
              <w:right w:val="single" w:sz="4" w:space="0" w:color="auto"/>
            </w:tcBorders>
            <w:shd w:val="clear" w:color="auto" w:fill="auto"/>
            <w:hideMark/>
          </w:tcPr>
          <w:p w14:paraId="2CC72DC9" w14:textId="662690C1" w:rsidR="00C86D5F" w:rsidRPr="001B0D58" w:rsidRDefault="00703A24" w:rsidP="00C86D5F">
            <w:pPr>
              <w:topLinePunct/>
              <w:autoSpaceDN w:val="0"/>
              <w:spacing w:line="240" w:lineRule="auto"/>
              <w:rPr>
                <w:color w:val="000000"/>
                <w:sz w:val="18"/>
                <w:szCs w:val="18"/>
              </w:rPr>
            </w:pPr>
            <w:r>
              <w:rPr>
                <w:rFonts w:hint="eastAsia"/>
                <w:color w:val="000000"/>
                <w:sz w:val="18"/>
                <w:szCs w:val="18"/>
              </w:rPr>
              <w:t>あるテーマについて、</w:t>
            </w:r>
            <w:r w:rsidR="00575DF3">
              <w:rPr>
                <w:rFonts w:hint="eastAsia"/>
                <w:color w:val="000000"/>
                <w:sz w:val="18"/>
                <w:szCs w:val="18"/>
              </w:rPr>
              <w:t>賛成</w:t>
            </w:r>
            <w:r>
              <w:rPr>
                <w:rFonts w:hint="eastAsia"/>
                <w:color w:val="000000"/>
                <w:sz w:val="18"/>
                <w:szCs w:val="18"/>
              </w:rPr>
              <w:t>または</w:t>
            </w:r>
            <w:r w:rsidR="00575DF3">
              <w:rPr>
                <w:rFonts w:hint="eastAsia"/>
                <w:color w:val="000000"/>
                <w:sz w:val="18"/>
                <w:szCs w:val="18"/>
              </w:rPr>
              <w:t>反対</w:t>
            </w:r>
            <w:r>
              <w:rPr>
                <w:rFonts w:hint="eastAsia"/>
                <w:color w:val="000000"/>
                <w:sz w:val="18"/>
                <w:szCs w:val="18"/>
              </w:rPr>
              <w:t>を表明</w:t>
            </w:r>
            <w:r w:rsidR="001B0D58">
              <w:rPr>
                <w:rFonts w:hint="eastAsia"/>
                <w:color w:val="000000"/>
                <w:sz w:val="18"/>
                <w:szCs w:val="18"/>
              </w:rPr>
              <w:t>する表現や</w:t>
            </w:r>
            <w:r>
              <w:rPr>
                <w:rFonts w:hint="eastAsia"/>
                <w:color w:val="000000"/>
                <w:sz w:val="18"/>
                <w:szCs w:val="18"/>
              </w:rPr>
              <w:t>、その理由を伝える</w:t>
            </w:r>
            <w:r w:rsidR="00575DF3">
              <w:rPr>
                <w:rFonts w:hint="eastAsia"/>
                <w:color w:val="000000"/>
                <w:sz w:val="18"/>
                <w:szCs w:val="18"/>
              </w:rPr>
              <w:t>表現を適切に使っ</w:t>
            </w:r>
            <w:r w:rsidR="00C86D5F">
              <w:rPr>
                <w:rFonts w:hint="eastAsia"/>
                <w:color w:val="000000"/>
                <w:sz w:val="18"/>
                <w:szCs w:val="18"/>
              </w:rPr>
              <w:t>ている。</w:t>
            </w:r>
            <w:r w:rsidR="00C86D5F">
              <w:rPr>
                <w:rFonts w:hint="eastAsia"/>
                <w:sz w:val="18"/>
                <w:szCs w:val="18"/>
              </w:rPr>
              <w:t>【5点】</w:t>
            </w:r>
          </w:p>
        </w:tc>
        <w:tc>
          <w:tcPr>
            <w:tcW w:w="1510" w:type="pct"/>
            <w:tcBorders>
              <w:top w:val="nil"/>
              <w:left w:val="nil"/>
              <w:bottom w:val="single" w:sz="4" w:space="0" w:color="auto"/>
              <w:right w:val="single" w:sz="4" w:space="0" w:color="auto"/>
            </w:tcBorders>
            <w:shd w:val="clear" w:color="auto" w:fill="auto"/>
            <w:hideMark/>
          </w:tcPr>
          <w:p w14:paraId="70344A37" w14:textId="47DA8CA3" w:rsidR="00C86D5F" w:rsidRPr="00750B86" w:rsidRDefault="00C86D5F" w:rsidP="00C86D5F">
            <w:pPr>
              <w:topLinePunct/>
              <w:autoSpaceDN w:val="0"/>
              <w:spacing w:line="240" w:lineRule="auto"/>
              <w:rPr>
                <w:rFonts w:cs="ＭＳ Ｐゴシック"/>
                <w:color w:val="000000"/>
                <w:sz w:val="18"/>
                <w:szCs w:val="18"/>
              </w:rPr>
            </w:pPr>
            <w:r>
              <w:rPr>
                <w:rFonts w:hint="eastAsia"/>
                <w:color w:val="000000"/>
                <w:sz w:val="18"/>
                <w:szCs w:val="18"/>
              </w:rPr>
              <w:t>多少の誤りはあるが、理</w:t>
            </w:r>
            <w:r w:rsidR="00575DF3">
              <w:rPr>
                <w:rFonts w:hint="eastAsia"/>
                <w:color w:val="000000"/>
                <w:sz w:val="18"/>
                <w:szCs w:val="18"/>
              </w:rPr>
              <w:t>解に支障のない程度に、</w:t>
            </w:r>
            <w:r w:rsidR="00703A24">
              <w:rPr>
                <w:rFonts w:hint="eastAsia"/>
                <w:color w:val="000000"/>
                <w:sz w:val="18"/>
                <w:szCs w:val="18"/>
              </w:rPr>
              <w:t>あるテーマについて</w:t>
            </w:r>
            <w:r w:rsidR="00575DF3">
              <w:rPr>
                <w:rFonts w:hint="eastAsia"/>
                <w:color w:val="000000"/>
                <w:sz w:val="18"/>
                <w:szCs w:val="18"/>
              </w:rPr>
              <w:t>賛成</w:t>
            </w:r>
            <w:r w:rsidR="00703A24">
              <w:rPr>
                <w:rFonts w:hint="eastAsia"/>
                <w:color w:val="000000"/>
                <w:sz w:val="18"/>
                <w:szCs w:val="18"/>
              </w:rPr>
              <w:t>または</w:t>
            </w:r>
            <w:r w:rsidR="00575DF3">
              <w:rPr>
                <w:rFonts w:hint="eastAsia"/>
                <w:color w:val="000000"/>
                <w:sz w:val="18"/>
                <w:szCs w:val="18"/>
              </w:rPr>
              <w:t>反対を</w:t>
            </w:r>
            <w:r w:rsidR="00703A24">
              <w:rPr>
                <w:rFonts w:hint="eastAsia"/>
                <w:color w:val="000000"/>
                <w:sz w:val="18"/>
                <w:szCs w:val="18"/>
              </w:rPr>
              <w:t>表明</w:t>
            </w:r>
            <w:r w:rsidR="001B0D58">
              <w:rPr>
                <w:rFonts w:hint="eastAsia"/>
                <w:color w:val="000000"/>
                <w:sz w:val="18"/>
                <w:szCs w:val="18"/>
              </w:rPr>
              <w:t>する表現や</w:t>
            </w:r>
            <w:r w:rsidR="00703A24">
              <w:rPr>
                <w:rFonts w:hint="eastAsia"/>
                <w:color w:val="000000"/>
                <w:sz w:val="18"/>
                <w:szCs w:val="18"/>
              </w:rPr>
              <w:t>、その理由を伝える</w:t>
            </w:r>
            <w:r w:rsidR="00575DF3">
              <w:rPr>
                <w:rFonts w:hint="eastAsia"/>
                <w:color w:val="000000"/>
                <w:sz w:val="18"/>
                <w:szCs w:val="18"/>
              </w:rPr>
              <w:t>表現を使って</w:t>
            </w:r>
            <w:r>
              <w:rPr>
                <w:rFonts w:hint="eastAsia"/>
                <w:color w:val="000000"/>
                <w:sz w:val="18"/>
                <w:szCs w:val="18"/>
              </w:rPr>
              <w:t>いる。</w:t>
            </w:r>
            <w:r>
              <w:rPr>
                <w:rFonts w:hint="eastAsia"/>
                <w:sz w:val="18"/>
                <w:szCs w:val="18"/>
              </w:rPr>
              <w:t>【</w:t>
            </w:r>
            <w:r>
              <w:rPr>
                <w:sz w:val="18"/>
                <w:szCs w:val="18"/>
              </w:rPr>
              <w:t>3</w:t>
            </w:r>
            <w:r>
              <w:rPr>
                <w:rFonts w:hint="eastAsia"/>
                <w:sz w:val="18"/>
                <w:szCs w:val="18"/>
              </w:rPr>
              <w:t>点】</w:t>
            </w:r>
          </w:p>
        </w:tc>
        <w:tc>
          <w:tcPr>
            <w:tcW w:w="733" w:type="pct"/>
            <w:tcBorders>
              <w:top w:val="nil"/>
              <w:left w:val="nil"/>
              <w:bottom w:val="single" w:sz="4" w:space="0" w:color="auto"/>
              <w:right w:val="single" w:sz="4" w:space="0" w:color="auto"/>
            </w:tcBorders>
            <w:shd w:val="clear" w:color="auto" w:fill="auto"/>
            <w:hideMark/>
          </w:tcPr>
          <w:p w14:paraId="211003CA" w14:textId="4A428F02" w:rsidR="00C86D5F" w:rsidRPr="005735C9" w:rsidRDefault="00C86D5F" w:rsidP="00C86D5F">
            <w:pPr>
              <w:topLinePunct/>
              <w:autoSpaceDN w:val="0"/>
              <w:spacing w:line="240" w:lineRule="auto"/>
              <w:rPr>
                <w:rFonts w:cs="ＭＳ Ｐゴシック"/>
                <w:color w:val="000000"/>
                <w:sz w:val="18"/>
                <w:szCs w:val="18"/>
              </w:rPr>
            </w:pPr>
            <w:r w:rsidRPr="005735C9">
              <w:rPr>
                <w:rFonts w:cs="ＭＳ Ｐゴシック" w:hint="eastAsia"/>
                <w:color w:val="000000"/>
                <w:sz w:val="18"/>
                <w:szCs w:val="18"/>
              </w:rPr>
              <w:t>「B」を満たしていない。</w:t>
            </w:r>
            <w:r w:rsidRPr="009B4105">
              <w:rPr>
                <w:rFonts w:cs="ＭＳ Ｐゴシック" w:hint="eastAsia"/>
                <w:color w:val="000000"/>
                <w:sz w:val="18"/>
                <w:szCs w:val="18"/>
              </w:rPr>
              <w:t>【</w:t>
            </w:r>
            <w:r>
              <w:rPr>
                <w:rFonts w:cs="ＭＳ Ｐゴシック"/>
                <w:color w:val="000000"/>
                <w:sz w:val="18"/>
                <w:szCs w:val="18"/>
              </w:rPr>
              <w:t>1</w:t>
            </w:r>
            <w:r w:rsidRPr="009B4105">
              <w:rPr>
                <w:rFonts w:cs="ＭＳ Ｐゴシック" w:hint="eastAsia"/>
                <w:color w:val="000000"/>
                <w:sz w:val="18"/>
                <w:szCs w:val="18"/>
              </w:rPr>
              <w:t>点】</w:t>
            </w:r>
          </w:p>
        </w:tc>
      </w:tr>
      <w:tr w:rsidR="00750B86" w:rsidRPr="005735C9" w14:paraId="724AD2EC" w14:textId="77777777" w:rsidTr="00A35914">
        <w:trPr>
          <w:trHeight w:val="900"/>
        </w:trPr>
        <w:tc>
          <w:tcPr>
            <w:tcW w:w="585" w:type="pct"/>
            <w:vMerge/>
            <w:tcBorders>
              <w:top w:val="nil"/>
              <w:left w:val="single" w:sz="4" w:space="0" w:color="auto"/>
              <w:bottom w:val="single" w:sz="4" w:space="0" w:color="000000"/>
              <w:right w:val="single" w:sz="4" w:space="0" w:color="auto"/>
            </w:tcBorders>
            <w:vAlign w:val="center"/>
            <w:hideMark/>
          </w:tcPr>
          <w:p w14:paraId="5F12C037" w14:textId="77777777" w:rsidR="00750B86" w:rsidRPr="005735C9" w:rsidRDefault="00750B86" w:rsidP="002D71C2">
            <w:pPr>
              <w:topLinePunct/>
              <w:autoSpaceDN w:val="0"/>
              <w:spacing w:line="240" w:lineRule="auto"/>
              <w:jc w:val="left"/>
              <w:rPr>
                <w:rFonts w:cs="ＭＳ Ｐゴシック"/>
                <w:color w:val="000000"/>
                <w:sz w:val="18"/>
                <w:szCs w:val="18"/>
              </w:rPr>
            </w:pPr>
          </w:p>
        </w:tc>
        <w:tc>
          <w:tcPr>
            <w:tcW w:w="663" w:type="pct"/>
            <w:tcBorders>
              <w:top w:val="nil"/>
              <w:left w:val="nil"/>
              <w:bottom w:val="single" w:sz="4" w:space="0" w:color="auto"/>
              <w:right w:val="single" w:sz="4" w:space="0" w:color="auto"/>
            </w:tcBorders>
            <w:shd w:val="clear" w:color="auto" w:fill="auto"/>
            <w:vAlign w:val="center"/>
            <w:hideMark/>
          </w:tcPr>
          <w:p w14:paraId="6D64D7D1" w14:textId="6A6C3083" w:rsidR="00750B86" w:rsidRPr="005735C9" w:rsidRDefault="00750B86" w:rsidP="002D71C2">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発音</w:t>
            </w:r>
            <w:r>
              <w:rPr>
                <w:rFonts w:cs="ＭＳ Ｐゴシック" w:hint="eastAsia"/>
                <w:b/>
                <w:bCs/>
                <w:color w:val="000000"/>
                <w:sz w:val="18"/>
                <w:szCs w:val="18"/>
              </w:rPr>
              <w:t>･</w:t>
            </w:r>
            <w:r w:rsidRPr="005735C9">
              <w:rPr>
                <w:rFonts w:cs="ＭＳ Ｐゴシック" w:hint="eastAsia"/>
                <w:b/>
                <w:bCs/>
                <w:color w:val="000000"/>
                <w:sz w:val="18"/>
                <w:szCs w:val="18"/>
              </w:rPr>
              <w:t>イントネーション</w:t>
            </w:r>
          </w:p>
        </w:tc>
        <w:tc>
          <w:tcPr>
            <w:tcW w:w="1509" w:type="pct"/>
            <w:tcBorders>
              <w:top w:val="nil"/>
              <w:left w:val="nil"/>
              <w:bottom w:val="single" w:sz="4" w:space="0" w:color="auto"/>
              <w:right w:val="single" w:sz="4" w:space="0" w:color="auto"/>
            </w:tcBorders>
            <w:shd w:val="clear" w:color="auto" w:fill="auto"/>
            <w:hideMark/>
          </w:tcPr>
          <w:p w14:paraId="50B864F6" w14:textId="7239B445" w:rsidR="00750B86" w:rsidRPr="00750B86" w:rsidRDefault="00750B86" w:rsidP="002D71C2">
            <w:pPr>
              <w:topLinePunct/>
              <w:autoSpaceDN w:val="0"/>
              <w:spacing w:line="240" w:lineRule="auto"/>
              <w:rPr>
                <w:rFonts w:cs="ＭＳ Ｐゴシック"/>
                <w:color w:val="000000"/>
                <w:sz w:val="18"/>
                <w:szCs w:val="18"/>
              </w:rPr>
            </w:pPr>
            <w:r w:rsidRPr="00750B86">
              <w:rPr>
                <w:rFonts w:hint="eastAsia"/>
                <w:sz w:val="18"/>
                <w:szCs w:val="18"/>
              </w:rPr>
              <w:t>理解しやすい発音・イントネーションで話している。</w:t>
            </w:r>
            <w:r>
              <w:rPr>
                <w:rFonts w:hint="eastAsia"/>
                <w:sz w:val="18"/>
                <w:szCs w:val="18"/>
              </w:rPr>
              <w:t>【5点】</w:t>
            </w:r>
          </w:p>
        </w:tc>
        <w:tc>
          <w:tcPr>
            <w:tcW w:w="1510" w:type="pct"/>
            <w:tcBorders>
              <w:top w:val="nil"/>
              <w:left w:val="nil"/>
              <w:bottom w:val="single" w:sz="4" w:space="0" w:color="auto"/>
              <w:right w:val="single" w:sz="4" w:space="0" w:color="auto"/>
            </w:tcBorders>
            <w:shd w:val="clear" w:color="auto" w:fill="auto"/>
            <w:hideMark/>
          </w:tcPr>
          <w:p w14:paraId="4D060AE8" w14:textId="7D4F6074" w:rsidR="00750B86" w:rsidRPr="00750B86" w:rsidRDefault="00575DF3" w:rsidP="002D71C2">
            <w:pPr>
              <w:topLinePunct/>
              <w:autoSpaceDN w:val="0"/>
              <w:spacing w:line="240" w:lineRule="auto"/>
              <w:rPr>
                <w:rFonts w:cs="ＭＳ Ｐゴシック"/>
                <w:color w:val="000000"/>
                <w:sz w:val="18"/>
                <w:szCs w:val="18"/>
              </w:rPr>
            </w:pPr>
            <w:r>
              <w:rPr>
                <w:sz w:val="18"/>
                <w:szCs w:val="18"/>
              </w:rPr>
              <w:t>一定の</w:t>
            </w:r>
            <w:r w:rsidR="00750B86" w:rsidRPr="00750B86">
              <w:rPr>
                <w:sz w:val="18"/>
                <w:szCs w:val="18"/>
              </w:rPr>
              <w:t>言いよどみはあるが</w:t>
            </w:r>
            <w:r w:rsidR="008F02CB">
              <w:rPr>
                <w:sz w:val="18"/>
                <w:szCs w:val="18"/>
              </w:rPr>
              <w:t>、</w:t>
            </w:r>
            <w:r w:rsidR="00750B86" w:rsidRPr="00750B86">
              <w:rPr>
                <w:sz w:val="18"/>
                <w:szCs w:val="18"/>
              </w:rPr>
              <w:t>理解できる発音・イントネーションで話している。</w:t>
            </w:r>
            <w:r w:rsidR="00750B86">
              <w:rPr>
                <w:rFonts w:hint="eastAsia"/>
                <w:sz w:val="18"/>
                <w:szCs w:val="18"/>
              </w:rPr>
              <w:t>【</w:t>
            </w:r>
            <w:r w:rsidR="00750B86">
              <w:rPr>
                <w:sz w:val="18"/>
                <w:szCs w:val="18"/>
              </w:rPr>
              <w:t>3</w:t>
            </w:r>
            <w:r w:rsidR="00750B86">
              <w:rPr>
                <w:rFonts w:hint="eastAsia"/>
                <w:sz w:val="18"/>
                <w:szCs w:val="18"/>
              </w:rPr>
              <w:t>点】</w:t>
            </w:r>
          </w:p>
        </w:tc>
        <w:tc>
          <w:tcPr>
            <w:tcW w:w="733" w:type="pct"/>
            <w:tcBorders>
              <w:top w:val="nil"/>
              <w:left w:val="nil"/>
              <w:bottom w:val="single" w:sz="4" w:space="0" w:color="auto"/>
              <w:right w:val="single" w:sz="4" w:space="0" w:color="auto"/>
            </w:tcBorders>
            <w:shd w:val="clear" w:color="auto" w:fill="auto"/>
            <w:hideMark/>
          </w:tcPr>
          <w:p w14:paraId="7BDD4271" w14:textId="27E19D57" w:rsidR="00750B86" w:rsidRPr="005735C9" w:rsidRDefault="00750B86" w:rsidP="002D71C2">
            <w:pPr>
              <w:topLinePunct/>
              <w:autoSpaceDN w:val="0"/>
              <w:spacing w:line="240" w:lineRule="auto"/>
              <w:rPr>
                <w:rFonts w:cs="ＭＳ Ｐゴシック"/>
                <w:color w:val="000000"/>
                <w:sz w:val="18"/>
                <w:szCs w:val="18"/>
              </w:rPr>
            </w:pPr>
            <w:r w:rsidRPr="005735C9">
              <w:rPr>
                <w:rFonts w:cs="ＭＳ Ｐゴシック" w:hint="eastAsia"/>
                <w:color w:val="000000"/>
                <w:sz w:val="18"/>
                <w:szCs w:val="18"/>
              </w:rPr>
              <w:t>「B」を満たしていない。</w:t>
            </w:r>
            <w:r w:rsidRPr="009B4105">
              <w:rPr>
                <w:rFonts w:cs="ＭＳ Ｐゴシック" w:hint="eastAsia"/>
                <w:color w:val="000000"/>
                <w:sz w:val="18"/>
                <w:szCs w:val="18"/>
              </w:rPr>
              <w:t>【</w:t>
            </w:r>
            <w:r>
              <w:rPr>
                <w:rFonts w:cs="ＭＳ Ｐゴシック"/>
                <w:color w:val="000000"/>
                <w:sz w:val="18"/>
                <w:szCs w:val="18"/>
              </w:rPr>
              <w:t>1</w:t>
            </w:r>
            <w:r w:rsidRPr="009B4105">
              <w:rPr>
                <w:rFonts w:cs="ＭＳ Ｐゴシック" w:hint="eastAsia"/>
                <w:color w:val="000000"/>
                <w:sz w:val="18"/>
                <w:szCs w:val="18"/>
              </w:rPr>
              <w:t>点】</w:t>
            </w:r>
          </w:p>
        </w:tc>
      </w:tr>
      <w:tr w:rsidR="00C86D5F" w:rsidRPr="005735C9" w14:paraId="7E12E7B4" w14:textId="77777777" w:rsidTr="00A35914">
        <w:trPr>
          <w:trHeight w:val="1200"/>
        </w:trPr>
        <w:tc>
          <w:tcPr>
            <w:tcW w:w="1248"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B8A9AE6" w14:textId="77777777" w:rsidR="00C86D5F" w:rsidRPr="005735C9" w:rsidRDefault="00C86D5F" w:rsidP="00C86D5F">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思考・判断・表現</w:t>
            </w:r>
          </w:p>
        </w:tc>
        <w:tc>
          <w:tcPr>
            <w:tcW w:w="1509" w:type="pct"/>
            <w:tcBorders>
              <w:top w:val="nil"/>
              <w:left w:val="nil"/>
              <w:bottom w:val="single" w:sz="4" w:space="0" w:color="auto"/>
              <w:right w:val="single" w:sz="4" w:space="0" w:color="auto"/>
            </w:tcBorders>
            <w:shd w:val="clear" w:color="auto" w:fill="auto"/>
            <w:hideMark/>
          </w:tcPr>
          <w:p w14:paraId="4F654A70" w14:textId="17696E3B" w:rsidR="00C86D5F" w:rsidRPr="00750B86" w:rsidRDefault="00575DF3" w:rsidP="00575DF3">
            <w:pPr>
              <w:topLinePunct/>
              <w:autoSpaceDN w:val="0"/>
              <w:spacing w:line="240" w:lineRule="auto"/>
              <w:rPr>
                <w:rFonts w:cs="ＭＳ Ｐゴシック"/>
                <w:color w:val="000000"/>
                <w:sz w:val="18"/>
                <w:szCs w:val="18"/>
              </w:rPr>
            </w:pPr>
            <w:r>
              <w:rPr>
                <w:rFonts w:hint="eastAsia"/>
                <w:color w:val="000000"/>
                <w:sz w:val="18"/>
                <w:szCs w:val="18"/>
              </w:rPr>
              <w:t>翻訳アプリが発達した時点で英語の授業を</w:t>
            </w:r>
            <w:r w:rsidR="00703A24">
              <w:rPr>
                <w:rFonts w:hint="eastAsia"/>
                <w:color w:val="000000"/>
                <w:sz w:val="18"/>
                <w:szCs w:val="18"/>
              </w:rPr>
              <w:t>な</w:t>
            </w:r>
            <w:r>
              <w:rPr>
                <w:rFonts w:hint="eastAsia"/>
                <w:color w:val="000000"/>
                <w:sz w:val="18"/>
                <w:szCs w:val="18"/>
              </w:rPr>
              <w:t>くすべきかどうか</w:t>
            </w:r>
            <w:r w:rsidR="00C86D5F">
              <w:rPr>
                <w:rFonts w:hint="eastAsia"/>
                <w:color w:val="000000"/>
                <w:sz w:val="18"/>
                <w:szCs w:val="18"/>
              </w:rPr>
              <w:t>について、</w:t>
            </w:r>
            <w:r w:rsidR="00703A24">
              <w:rPr>
                <w:rFonts w:hint="eastAsia"/>
                <w:color w:val="000000"/>
                <w:sz w:val="18"/>
                <w:szCs w:val="18"/>
              </w:rPr>
              <w:t>賛成または反対を表明し、その理由を、</w:t>
            </w:r>
            <w:r w:rsidR="00C86D5F">
              <w:rPr>
                <w:rFonts w:hint="eastAsia"/>
                <w:color w:val="000000"/>
                <w:sz w:val="18"/>
                <w:szCs w:val="18"/>
              </w:rPr>
              <w:t>自分の考えを整理し</w:t>
            </w:r>
            <w:r w:rsidR="001B0D58">
              <w:rPr>
                <w:rFonts w:hint="eastAsia"/>
                <w:color w:val="000000"/>
                <w:sz w:val="18"/>
                <w:szCs w:val="18"/>
              </w:rPr>
              <w:t>て</w:t>
            </w:r>
            <w:r w:rsidR="00C86D5F">
              <w:rPr>
                <w:rFonts w:hint="eastAsia"/>
                <w:color w:val="000000"/>
                <w:sz w:val="18"/>
                <w:szCs w:val="18"/>
              </w:rPr>
              <w:t>伝えている。</w:t>
            </w:r>
            <w:r w:rsidR="00C86D5F">
              <w:rPr>
                <w:rFonts w:hint="eastAsia"/>
                <w:sz w:val="18"/>
                <w:szCs w:val="18"/>
              </w:rPr>
              <w:t>【</w:t>
            </w:r>
            <w:r w:rsidR="00C86D5F">
              <w:rPr>
                <w:sz w:val="18"/>
                <w:szCs w:val="18"/>
              </w:rPr>
              <w:t>10</w:t>
            </w:r>
            <w:r w:rsidR="00C86D5F">
              <w:rPr>
                <w:rFonts w:hint="eastAsia"/>
                <w:sz w:val="18"/>
                <w:szCs w:val="18"/>
              </w:rPr>
              <w:t>点】</w:t>
            </w:r>
          </w:p>
        </w:tc>
        <w:tc>
          <w:tcPr>
            <w:tcW w:w="1510" w:type="pct"/>
            <w:tcBorders>
              <w:top w:val="nil"/>
              <w:left w:val="nil"/>
              <w:bottom w:val="single" w:sz="4" w:space="0" w:color="auto"/>
              <w:right w:val="single" w:sz="4" w:space="0" w:color="auto"/>
            </w:tcBorders>
            <w:shd w:val="clear" w:color="auto" w:fill="auto"/>
            <w:hideMark/>
          </w:tcPr>
          <w:p w14:paraId="7BE57F34" w14:textId="2CF24AA6" w:rsidR="00C86D5F" w:rsidRPr="00750B86" w:rsidRDefault="00575DF3" w:rsidP="00C86D5F">
            <w:pPr>
              <w:topLinePunct/>
              <w:autoSpaceDN w:val="0"/>
              <w:spacing w:line="240" w:lineRule="auto"/>
              <w:rPr>
                <w:rFonts w:cs="ＭＳ Ｐゴシック"/>
                <w:color w:val="000000"/>
                <w:sz w:val="18"/>
                <w:szCs w:val="18"/>
              </w:rPr>
            </w:pPr>
            <w:r>
              <w:rPr>
                <w:rFonts w:hint="eastAsia"/>
                <w:color w:val="000000"/>
                <w:sz w:val="18"/>
                <w:szCs w:val="18"/>
              </w:rPr>
              <w:t>翻訳アプリが発達した時点で英語の授業を</w:t>
            </w:r>
            <w:r w:rsidR="00703A24">
              <w:rPr>
                <w:rFonts w:hint="eastAsia"/>
                <w:color w:val="000000"/>
                <w:sz w:val="18"/>
                <w:szCs w:val="18"/>
              </w:rPr>
              <w:t>な</w:t>
            </w:r>
            <w:r>
              <w:rPr>
                <w:rFonts w:hint="eastAsia"/>
                <w:color w:val="000000"/>
                <w:sz w:val="18"/>
                <w:szCs w:val="18"/>
              </w:rPr>
              <w:t>くすべきかどうか</w:t>
            </w:r>
            <w:r w:rsidR="00C86D5F">
              <w:rPr>
                <w:rFonts w:hint="eastAsia"/>
                <w:color w:val="000000"/>
                <w:sz w:val="18"/>
                <w:szCs w:val="18"/>
              </w:rPr>
              <w:t>について、</w:t>
            </w:r>
            <w:r w:rsidR="00703A24">
              <w:rPr>
                <w:rFonts w:hint="eastAsia"/>
                <w:color w:val="000000"/>
                <w:sz w:val="18"/>
                <w:szCs w:val="18"/>
              </w:rPr>
              <w:t>賛成または反対を表明し、その理由を、自分の考えを、</w:t>
            </w:r>
            <w:r w:rsidR="00C86D5F">
              <w:rPr>
                <w:rFonts w:hint="eastAsia"/>
                <w:color w:val="000000"/>
                <w:sz w:val="18"/>
                <w:szCs w:val="18"/>
              </w:rPr>
              <w:t>あまり整理されていないが伝えている。</w:t>
            </w:r>
            <w:r w:rsidR="00C86D5F">
              <w:rPr>
                <w:rFonts w:hint="eastAsia"/>
                <w:sz w:val="18"/>
                <w:szCs w:val="18"/>
              </w:rPr>
              <w:t>【</w:t>
            </w:r>
            <w:r w:rsidR="00C86D5F">
              <w:rPr>
                <w:sz w:val="18"/>
                <w:szCs w:val="18"/>
              </w:rPr>
              <w:t>6</w:t>
            </w:r>
            <w:r w:rsidR="00C86D5F">
              <w:rPr>
                <w:rFonts w:hint="eastAsia"/>
                <w:sz w:val="18"/>
                <w:szCs w:val="18"/>
              </w:rPr>
              <w:t>点】</w:t>
            </w:r>
          </w:p>
        </w:tc>
        <w:tc>
          <w:tcPr>
            <w:tcW w:w="733" w:type="pct"/>
            <w:tcBorders>
              <w:top w:val="nil"/>
              <w:left w:val="nil"/>
              <w:bottom w:val="single" w:sz="4" w:space="0" w:color="auto"/>
              <w:right w:val="single" w:sz="4" w:space="0" w:color="auto"/>
            </w:tcBorders>
            <w:shd w:val="clear" w:color="auto" w:fill="auto"/>
            <w:hideMark/>
          </w:tcPr>
          <w:p w14:paraId="2E4DE9E6" w14:textId="5834BA64" w:rsidR="00C86D5F" w:rsidRPr="005735C9" w:rsidRDefault="00C86D5F" w:rsidP="00C86D5F">
            <w:pPr>
              <w:topLinePunct/>
              <w:autoSpaceDN w:val="0"/>
              <w:spacing w:line="240" w:lineRule="auto"/>
              <w:rPr>
                <w:rFonts w:cs="ＭＳ Ｐゴシック"/>
                <w:color w:val="000000"/>
                <w:sz w:val="18"/>
                <w:szCs w:val="18"/>
              </w:rPr>
            </w:pPr>
            <w:r w:rsidRPr="005735C9">
              <w:rPr>
                <w:rFonts w:cs="ＭＳ Ｐゴシック" w:hint="eastAsia"/>
                <w:color w:val="000000"/>
                <w:sz w:val="18"/>
                <w:szCs w:val="18"/>
              </w:rPr>
              <w:t>「B」を満たしていない。</w:t>
            </w:r>
            <w:r w:rsidRPr="009B4105">
              <w:rPr>
                <w:rFonts w:cs="ＭＳ Ｐゴシック" w:hint="eastAsia"/>
                <w:color w:val="000000"/>
                <w:sz w:val="18"/>
                <w:szCs w:val="18"/>
              </w:rPr>
              <w:t>【</w:t>
            </w:r>
            <w:r>
              <w:rPr>
                <w:rFonts w:cs="ＭＳ Ｐゴシック" w:hint="eastAsia"/>
                <w:color w:val="000000"/>
                <w:sz w:val="18"/>
                <w:szCs w:val="18"/>
              </w:rPr>
              <w:t>2</w:t>
            </w:r>
            <w:r w:rsidRPr="009B4105">
              <w:rPr>
                <w:rFonts w:cs="ＭＳ Ｐゴシック" w:hint="eastAsia"/>
                <w:color w:val="000000"/>
                <w:sz w:val="18"/>
                <w:szCs w:val="18"/>
              </w:rPr>
              <w:t>点】</w:t>
            </w:r>
          </w:p>
        </w:tc>
      </w:tr>
      <w:tr w:rsidR="00C86D5F" w:rsidRPr="005735C9" w14:paraId="37CFA341" w14:textId="77777777" w:rsidTr="00A35914">
        <w:trPr>
          <w:trHeight w:val="1200"/>
        </w:trPr>
        <w:tc>
          <w:tcPr>
            <w:tcW w:w="1248"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A485415" w14:textId="77777777" w:rsidR="00C86D5F" w:rsidRDefault="00C86D5F" w:rsidP="00C86D5F">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主体的に学習に</w:t>
            </w:r>
          </w:p>
          <w:p w14:paraId="364FEBB6" w14:textId="6F5AD272" w:rsidR="00C86D5F" w:rsidRPr="005735C9" w:rsidRDefault="00C86D5F" w:rsidP="00C86D5F">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取り組む態度</w:t>
            </w:r>
          </w:p>
        </w:tc>
        <w:tc>
          <w:tcPr>
            <w:tcW w:w="1509" w:type="pct"/>
            <w:tcBorders>
              <w:top w:val="nil"/>
              <w:left w:val="nil"/>
              <w:bottom w:val="single" w:sz="4" w:space="0" w:color="auto"/>
              <w:right w:val="single" w:sz="4" w:space="0" w:color="auto"/>
            </w:tcBorders>
            <w:shd w:val="clear" w:color="auto" w:fill="auto"/>
            <w:hideMark/>
          </w:tcPr>
          <w:p w14:paraId="331280C1" w14:textId="3FB17044" w:rsidR="00C86D5F" w:rsidRPr="00750B86" w:rsidRDefault="00B45E88" w:rsidP="00C86D5F">
            <w:pPr>
              <w:topLinePunct/>
              <w:autoSpaceDN w:val="0"/>
              <w:spacing w:line="240" w:lineRule="auto"/>
              <w:rPr>
                <w:rFonts w:cs="ＭＳ Ｐゴシック"/>
                <w:color w:val="000000"/>
                <w:sz w:val="18"/>
                <w:szCs w:val="18"/>
              </w:rPr>
            </w:pPr>
            <w:r>
              <w:rPr>
                <w:rFonts w:hint="eastAsia"/>
                <w:color w:val="000000"/>
                <w:sz w:val="18"/>
                <w:szCs w:val="18"/>
              </w:rPr>
              <w:t>翻訳アプリが発達した時点で英語の授業をなくすべきかどうかについて、賛成または反対を表明し、その理由を、自分の考えを整理して伝えよ</w:t>
            </w:r>
            <w:r w:rsidR="00C86D5F">
              <w:rPr>
                <w:rFonts w:hint="eastAsia"/>
                <w:color w:val="000000"/>
                <w:sz w:val="18"/>
                <w:szCs w:val="18"/>
              </w:rPr>
              <w:t>うとしている。</w:t>
            </w:r>
            <w:r w:rsidR="00C86D5F">
              <w:rPr>
                <w:rFonts w:hint="eastAsia"/>
                <w:sz w:val="18"/>
                <w:szCs w:val="18"/>
              </w:rPr>
              <w:t>【</w:t>
            </w:r>
            <w:r w:rsidR="00C86D5F">
              <w:rPr>
                <w:sz w:val="18"/>
                <w:szCs w:val="18"/>
              </w:rPr>
              <w:t>10</w:t>
            </w:r>
            <w:r w:rsidR="00C86D5F">
              <w:rPr>
                <w:rFonts w:hint="eastAsia"/>
                <w:sz w:val="18"/>
                <w:szCs w:val="18"/>
              </w:rPr>
              <w:t>点】</w:t>
            </w:r>
          </w:p>
        </w:tc>
        <w:tc>
          <w:tcPr>
            <w:tcW w:w="1510" w:type="pct"/>
            <w:tcBorders>
              <w:top w:val="nil"/>
              <w:left w:val="nil"/>
              <w:bottom w:val="single" w:sz="4" w:space="0" w:color="auto"/>
              <w:right w:val="single" w:sz="4" w:space="0" w:color="auto"/>
            </w:tcBorders>
            <w:shd w:val="clear" w:color="auto" w:fill="auto"/>
            <w:hideMark/>
          </w:tcPr>
          <w:p w14:paraId="67E24B92" w14:textId="671D5744" w:rsidR="00C86D5F" w:rsidRPr="00750B86" w:rsidRDefault="00B45E88" w:rsidP="00C86D5F">
            <w:pPr>
              <w:topLinePunct/>
              <w:autoSpaceDN w:val="0"/>
              <w:spacing w:line="240" w:lineRule="auto"/>
              <w:rPr>
                <w:rFonts w:cs="ＭＳ Ｐゴシック"/>
                <w:color w:val="000000"/>
                <w:sz w:val="18"/>
                <w:szCs w:val="18"/>
              </w:rPr>
            </w:pPr>
            <w:r>
              <w:rPr>
                <w:rFonts w:hint="eastAsia"/>
                <w:color w:val="000000"/>
                <w:sz w:val="18"/>
                <w:szCs w:val="18"/>
              </w:rPr>
              <w:t>翻訳アプリが発達した時点で英語の授業をなくすべきかどうかについて、賛成または反対を表明し、その理由を、自分の考えを、あまり整理されていないが伝えよ</w:t>
            </w:r>
            <w:r w:rsidR="00C86D5F">
              <w:rPr>
                <w:rFonts w:hint="eastAsia"/>
                <w:color w:val="000000"/>
                <w:sz w:val="18"/>
                <w:szCs w:val="18"/>
              </w:rPr>
              <w:t>うとしている。</w:t>
            </w:r>
            <w:r w:rsidR="00C86D5F">
              <w:rPr>
                <w:rFonts w:hint="eastAsia"/>
                <w:sz w:val="18"/>
                <w:szCs w:val="18"/>
              </w:rPr>
              <w:t>【</w:t>
            </w:r>
            <w:r w:rsidR="00C86D5F">
              <w:rPr>
                <w:sz w:val="18"/>
                <w:szCs w:val="18"/>
              </w:rPr>
              <w:t>6</w:t>
            </w:r>
            <w:r w:rsidR="00C86D5F">
              <w:rPr>
                <w:rFonts w:hint="eastAsia"/>
                <w:sz w:val="18"/>
                <w:szCs w:val="18"/>
              </w:rPr>
              <w:t>点】</w:t>
            </w:r>
          </w:p>
        </w:tc>
        <w:tc>
          <w:tcPr>
            <w:tcW w:w="733" w:type="pct"/>
            <w:tcBorders>
              <w:top w:val="nil"/>
              <w:left w:val="nil"/>
              <w:bottom w:val="single" w:sz="4" w:space="0" w:color="auto"/>
              <w:right w:val="single" w:sz="4" w:space="0" w:color="auto"/>
            </w:tcBorders>
            <w:shd w:val="clear" w:color="auto" w:fill="auto"/>
            <w:hideMark/>
          </w:tcPr>
          <w:p w14:paraId="6F7A099C" w14:textId="3A817CAE" w:rsidR="00C86D5F" w:rsidRPr="005735C9" w:rsidRDefault="00C86D5F" w:rsidP="00C86D5F">
            <w:pPr>
              <w:topLinePunct/>
              <w:autoSpaceDN w:val="0"/>
              <w:spacing w:line="240" w:lineRule="auto"/>
              <w:rPr>
                <w:rFonts w:cs="ＭＳ Ｐゴシック"/>
                <w:color w:val="000000"/>
                <w:sz w:val="18"/>
                <w:szCs w:val="18"/>
              </w:rPr>
            </w:pPr>
            <w:r w:rsidRPr="005735C9">
              <w:rPr>
                <w:rFonts w:cs="ＭＳ Ｐゴシック" w:hint="eastAsia"/>
                <w:color w:val="000000"/>
                <w:sz w:val="18"/>
                <w:szCs w:val="18"/>
              </w:rPr>
              <w:t>「B」を満たしていない。</w:t>
            </w:r>
            <w:r w:rsidRPr="009B4105">
              <w:rPr>
                <w:rFonts w:cs="ＭＳ Ｐゴシック" w:hint="eastAsia"/>
                <w:color w:val="000000"/>
                <w:sz w:val="18"/>
                <w:szCs w:val="18"/>
              </w:rPr>
              <w:t>【</w:t>
            </w:r>
            <w:r>
              <w:rPr>
                <w:rFonts w:cs="ＭＳ Ｐゴシック" w:hint="eastAsia"/>
                <w:color w:val="000000"/>
                <w:sz w:val="18"/>
                <w:szCs w:val="18"/>
              </w:rPr>
              <w:t>2</w:t>
            </w:r>
            <w:r w:rsidRPr="009B4105">
              <w:rPr>
                <w:rFonts w:cs="ＭＳ Ｐゴシック" w:hint="eastAsia"/>
                <w:color w:val="000000"/>
                <w:sz w:val="18"/>
                <w:szCs w:val="18"/>
              </w:rPr>
              <w:t>点】</w:t>
            </w:r>
          </w:p>
        </w:tc>
      </w:tr>
    </w:tbl>
    <w:tbl>
      <w:tblPr>
        <w:tblStyle w:val="af6"/>
        <w:tblpPr w:leftFromText="142" w:rightFromText="142" w:vertAnchor="page" w:horzAnchor="margin" w:tblpXSpec="right" w:tblpY="13638"/>
        <w:tblW w:w="0" w:type="auto"/>
        <w:tblLook w:val="04A0" w:firstRow="1" w:lastRow="0" w:firstColumn="1" w:lastColumn="0" w:noHBand="0" w:noVBand="1"/>
      </w:tblPr>
      <w:tblGrid>
        <w:gridCol w:w="988"/>
        <w:gridCol w:w="992"/>
        <w:gridCol w:w="3707"/>
        <w:gridCol w:w="1474"/>
      </w:tblGrid>
      <w:tr w:rsidR="0022681F" w14:paraId="5046F34F" w14:textId="77777777" w:rsidTr="0022681F">
        <w:trPr>
          <w:trHeight w:val="454"/>
        </w:trPr>
        <w:tc>
          <w:tcPr>
            <w:tcW w:w="988" w:type="dxa"/>
            <w:vAlign w:val="center"/>
          </w:tcPr>
          <w:p w14:paraId="5D13E04E" w14:textId="77777777" w:rsidR="0022681F" w:rsidRDefault="0022681F" w:rsidP="0022681F">
            <w:pPr>
              <w:jc w:val="center"/>
            </w:pPr>
            <w:r>
              <w:rPr>
                <w:rFonts w:hint="eastAsia"/>
              </w:rPr>
              <w:t>クラス</w:t>
            </w:r>
          </w:p>
        </w:tc>
        <w:tc>
          <w:tcPr>
            <w:tcW w:w="992" w:type="dxa"/>
            <w:vAlign w:val="center"/>
          </w:tcPr>
          <w:p w14:paraId="5E90E8F9" w14:textId="77777777" w:rsidR="0022681F" w:rsidRDefault="0022681F" w:rsidP="0022681F">
            <w:pPr>
              <w:jc w:val="center"/>
            </w:pPr>
            <w:r>
              <w:rPr>
                <w:rFonts w:hint="eastAsia"/>
              </w:rPr>
              <w:t>番号</w:t>
            </w:r>
          </w:p>
        </w:tc>
        <w:tc>
          <w:tcPr>
            <w:tcW w:w="3707" w:type="dxa"/>
            <w:vAlign w:val="center"/>
          </w:tcPr>
          <w:p w14:paraId="78469416" w14:textId="77777777" w:rsidR="0022681F" w:rsidRDefault="0022681F" w:rsidP="0022681F">
            <w:pPr>
              <w:jc w:val="center"/>
            </w:pPr>
            <w:r>
              <w:rPr>
                <w:rFonts w:hint="eastAsia"/>
              </w:rPr>
              <w:t>氏　名</w:t>
            </w:r>
          </w:p>
        </w:tc>
        <w:tc>
          <w:tcPr>
            <w:tcW w:w="1474" w:type="dxa"/>
            <w:vAlign w:val="center"/>
          </w:tcPr>
          <w:p w14:paraId="46AC04F5" w14:textId="77777777" w:rsidR="0022681F" w:rsidRDefault="0022681F" w:rsidP="0022681F">
            <w:pPr>
              <w:jc w:val="center"/>
            </w:pPr>
            <w:r w:rsidRPr="00457C60">
              <w:rPr>
                <w:rFonts w:hint="eastAsia"/>
              </w:rPr>
              <w:t>点数</w:t>
            </w:r>
          </w:p>
        </w:tc>
      </w:tr>
      <w:tr w:rsidR="0022681F" w14:paraId="4C00E8F1" w14:textId="77777777" w:rsidTr="0022681F">
        <w:trPr>
          <w:trHeight w:val="794"/>
        </w:trPr>
        <w:tc>
          <w:tcPr>
            <w:tcW w:w="988" w:type="dxa"/>
            <w:vAlign w:val="center"/>
          </w:tcPr>
          <w:p w14:paraId="4CF10267" w14:textId="77777777" w:rsidR="0022681F" w:rsidRDefault="0022681F" w:rsidP="0022681F"/>
        </w:tc>
        <w:tc>
          <w:tcPr>
            <w:tcW w:w="992" w:type="dxa"/>
            <w:vAlign w:val="center"/>
          </w:tcPr>
          <w:p w14:paraId="54F6080D" w14:textId="77777777" w:rsidR="0022681F" w:rsidRDefault="0022681F" w:rsidP="0022681F"/>
        </w:tc>
        <w:tc>
          <w:tcPr>
            <w:tcW w:w="3707" w:type="dxa"/>
            <w:vAlign w:val="center"/>
          </w:tcPr>
          <w:p w14:paraId="7D9FC45E" w14:textId="77777777" w:rsidR="0022681F" w:rsidRDefault="0022681F" w:rsidP="0022681F"/>
        </w:tc>
        <w:tc>
          <w:tcPr>
            <w:tcW w:w="1474" w:type="dxa"/>
            <w:vAlign w:val="bottom"/>
          </w:tcPr>
          <w:p w14:paraId="753D4EB2" w14:textId="77777777" w:rsidR="0022681F" w:rsidRDefault="0022681F" w:rsidP="0022681F">
            <w:pPr>
              <w:jc w:val="right"/>
            </w:pPr>
            <w:r w:rsidRPr="00457C60">
              <w:rPr>
                <w:rFonts w:hint="eastAsia"/>
                <w:sz w:val="28"/>
                <w:szCs w:val="28"/>
              </w:rPr>
              <w:t>/</w:t>
            </w:r>
            <w:r w:rsidRPr="00457C60">
              <w:rPr>
                <w:sz w:val="28"/>
                <w:szCs w:val="28"/>
              </w:rPr>
              <w:t xml:space="preserve"> </w:t>
            </w:r>
            <w:r>
              <w:rPr>
                <w:sz w:val="28"/>
                <w:szCs w:val="28"/>
              </w:rPr>
              <w:t>30</w:t>
            </w:r>
          </w:p>
        </w:tc>
      </w:tr>
    </w:tbl>
    <w:p w14:paraId="5513A753" w14:textId="4F08643C" w:rsidR="00D35AC9" w:rsidRPr="00D35AC9" w:rsidRDefault="00D35AC9" w:rsidP="00D14F06"/>
    <w:sectPr w:rsidR="00D35AC9" w:rsidRPr="00D35AC9" w:rsidSect="009E0B91">
      <w:headerReference w:type="even" r:id="rId6"/>
      <w:headerReference w:type="default" r:id="rId7"/>
      <w:footerReference w:type="even" r:id="rId8"/>
      <w:footerReference w:type="default" r:id="rId9"/>
      <w:headerReference w:type="first" r:id="rId10"/>
      <w:footerReference w:type="first" r:id="rId11"/>
      <w:type w:val="continuous"/>
      <w:pgSz w:w="11906" w:h="16838" w:code="9"/>
      <w:pgMar w:top="1985" w:right="1134" w:bottom="1134" w:left="1134" w:header="851" w:footer="992" w:gutter="0"/>
      <w:cols w:space="425"/>
      <w:docGrid w:type="lines" w:linePitch="360"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333C0" w14:textId="77777777" w:rsidR="00D95A9E" w:rsidRDefault="00D95A9E" w:rsidP="00AB19B2">
      <w:pPr>
        <w:spacing w:line="240" w:lineRule="auto"/>
      </w:pPr>
      <w:r>
        <w:separator/>
      </w:r>
    </w:p>
  </w:endnote>
  <w:endnote w:type="continuationSeparator" w:id="0">
    <w:p w14:paraId="7D441919" w14:textId="77777777" w:rsidR="00D95A9E" w:rsidRDefault="00D95A9E" w:rsidP="00AB19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1F7EA" w14:textId="77777777" w:rsidR="00CE0FB2" w:rsidRDefault="00CE0FB2">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431B9" w14:textId="77777777" w:rsidR="00CE0FB2" w:rsidRDefault="00CE0FB2">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0354B" w14:textId="77777777" w:rsidR="00CE0FB2" w:rsidRDefault="00CE0FB2">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76C32" w14:textId="77777777" w:rsidR="00D95A9E" w:rsidRDefault="00D95A9E" w:rsidP="00AB19B2">
      <w:pPr>
        <w:spacing w:line="240" w:lineRule="auto"/>
      </w:pPr>
      <w:r>
        <w:separator/>
      </w:r>
    </w:p>
  </w:footnote>
  <w:footnote w:type="continuationSeparator" w:id="0">
    <w:p w14:paraId="4D6708B5" w14:textId="77777777" w:rsidR="00D95A9E" w:rsidRDefault="00D95A9E" w:rsidP="00AB19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6CED3" w14:textId="314FEED1" w:rsidR="00CE0FB2" w:rsidRDefault="004C3DB1">
    <w:pPr>
      <w:pStyle w:val="af7"/>
    </w:pPr>
    <w:ins w:id="0" w:author="USER" w:date="2025-05-21T19:13:00Z" w16du:dateUtc="2025-05-21T10:13:00Z">
      <w:r>
        <w:rPr>
          <w:noProof/>
        </w:rPr>
        <w:pict w14:anchorId="084A9C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87032" o:spid="_x0000_s1026" type="#_x0000_t136" style="position:absolute;left:0;text-align:left;margin-left:0;margin-top:0;width:509.55pt;height:169.85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651E3" w14:textId="3B15ACE9" w:rsidR="0070306B" w:rsidRPr="00B34965" w:rsidRDefault="004C3DB1" w:rsidP="00B34965">
    <w:pPr>
      <w:spacing w:afterLines="50" w:after="120"/>
      <w:rPr>
        <w:w w:val="110"/>
        <w:sz w:val="24"/>
        <w:szCs w:val="24"/>
      </w:rPr>
    </w:pPr>
    <w:ins w:id="1" w:author="USER" w:date="2025-05-21T19:13:00Z" w16du:dateUtc="2025-05-21T10:13:00Z">
      <w:r>
        <w:rPr>
          <w:noProof/>
        </w:rPr>
        <w:pict w14:anchorId="5D665D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87033" o:spid="_x0000_s1027" type="#_x0000_t136" style="position:absolute;left:0;text-align:left;margin-left:0;margin-top:0;width:509.55pt;height:169.85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v:shape>
        </w:pict>
      </w:r>
    </w:ins>
    <w:r w:rsidR="0070306B" w:rsidRPr="00B34965">
      <w:rPr>
        <w:smallCaps/>
        <w:sz w:val="24"/>
        <w:szCs w:val="24"/>
      </w:rPr>
      <w:t xml:space="preserve">Lesson </w:t>
    </w:r>
    <w:r w:rsidR="00ED097C">
      <w:rPr>
        <w:smallCaps/>
        <w:sz w:val="24"/>
        <w:szCs w:val="24"/>
      </w:rPr>
      <w:t>8</w:t>
    </w:r>
    <w:r w:rsidR="0070306B" w:rsidRPr="00B34965">
      <w:rPr>
        <w:rFonts w:hint="eastAsia"/>
        <w:sz w:val="24"/>
        <w:szCs w:val="24"/>
      </w:rPr>
      <w:t xml:space="preserve">　</w:t>
    </w:r>
    <w:r w:rsidR="00CE0FB2">
      <w:rPr>
        <w:rFonts w:hint="eastAsia"/>
        <w:b/>
        <w:bCs/>
        <w:w w:val="110"/>
        <w:sz w:val="24"/>
        <w:szCs w:val="24"/>
      </w:rPr>
      <w:t>Future</w:t>
    </w:r>
    <w:r w:rsidR="00CE0FB2">
      <w:rPr>
        <w:b/>
        <w:bCs/>
        <w:w w:val="110"/>
        <w:sz w:val="24"/>
        <w:szCs w:val="24"/>
      </w:rPr>
      <w:t xml:space="preserve"> Mobility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40D3" w14:textId="491DA836" w:rsidR="00CE0FB2" w:rsidRDefault="004C3DB1">
    <w:pPr>
      <w:pStyle w:val="af7"/>
    </w:pPr>
    <w:ins w:id="2" w:author="USER" w:date="2025-05-21T19:13:00Z" w16du:dateUtc="2025-05-21T10:13:00Z">
      <w:r>
        <w:rPr>
          <w:noProof/>
        </w:rPr>
        <w:pict w14:anchorId="5648FC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87031" o:spid="_x0000_s1025" type="#_x0000_t136" style="position:absolute;left:0;text-align:left;margin-left:0;margin-top:0;width:509.55pt;height:169.85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v:shape>
        </w:pict>
      </w:r>
    </w:ins>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ocumentProtection w:edit="readOnly" w:enforcement="1" w:cryptProviderType="rsaAES" w:cryptAlgorithmClass="hash" w:cryptAlgorithmType="typeAny" w:cryptAlgorithmSid="14" w:cryptSpinCount="100000" w:hash="WM3E34rjp1ULUaYKB9vqnvGLRaTnVE4EUA0fPvRubldDVqk9JLyEoOn3fcsd3YiJ3MLXr4O3XD3EGowuU+1eUA==" w:salt="Mhdj8xZ+dSm+L1Y0E9akGg=="/>
  <w:defaultTabStop w:val="840"/>
  <w:drawingGridHorizontalSpacing w:val="201"/>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OxMDMyNzExsLQ0MzRR0lEKTi0uzszPAymwrAUAdClCuywAAAA="/>
  </w:docVars>
  <w:rsids>
    <w:rsidRoot w:val="00B4325A"/>
    <w:rsid w:val="00012FAB"/>
    <w:rsid w:val="00064F76"/>
    <w:rsid w:val="000D142D"/>
    <w:rsid w:val="00102227"/>
    <w:rsid w:val="0010402A"/>
    <w:rsid w:val="00162A80"/>
    <w:rsid w:val="001A0AC1"/>
    <w:rsid w:val="001B0D58"/>
    <w:rsid w:val="001F67C9"/>
    <w:rsid w:val="00216979"/>
    <w:rsid w:val="0022681F"/>
    <w:rsid w:val="00234206"/>
    <w:rsid w:val="00240FBD"/>
    <w:rsid w:val="00280EA4"/>
    <w:rsid w:val="002A5997"/>
    <w:rsid w:val="002C27B3"/>
    <w:rsid w:val="002D71C2"/>
    <w:rsid w:val="002F40E2"/>
    <w:rsid w:val="002F4BDD"/>
    <w:rsid w:val="00324E0D"/>
    <w:rsid w:val="00331A63"/>
    <w:rsid w:val="003A47CB"/>
    <w:rsid w:val="004500F5"/>
    <w:rsid w:val="00450D8F"/>
    <w:rsid w:val="004C3DB1"/>
    <w:rsid w:val="004F3FD3"/>
    <w:rsid w:val="00537595"/>
    <w:rsid w:val="00562B3B"/>
    <w:rsid w:val="00571E20"/>
    <w:rsid w:val="005735C9"/>
    <w:rsid w:val="00575DF3"/>
    <w:rsid w:val="005D1EF4"/>
    <w:rsid w:val="005F6BFB"/>
    <w:rsid w:val="00682F5D"/>
    <w:rsid w:val="006E0EE1"/>
    <w:rsid w:val="006F4C90"/>
    <w:rsid w:val="0070306B"/>
    <w:rsid w:val="00703A24"/>
    <w:rsid w:val="00720F71"/>
    <w:rsid w:val="00734AD2"/>
    <w:rsid w:val="00750B86"/>
    <w:rsid w:val="00754CD7"/>
    <w:rsid w:val="0076683A"/>
    <w:rsid w:val="00772B02"/>
    <w:rsid w:val="007C288E"/>
    <w:rsid w:val="00807E91"/>
    <w:rsid w:val="00837F2C"/>
    <w:rsid w:val="0085661C"/>
    <w:rsid w:val="008778EA"/>
    <w:rsid w:val="008C17CD"/>
    <w:rsid w:val="008D2374"/>
    <w:rsid w:val="008F02CB"/>
    <w:rsid w:val="00925141"/>
    <w:rsid w:val="009B61CA"/>
    <w:rsid w:val="009E0B91"/>
    <w:rsid w:val="00A16815"/>
    <w:rsid w:val="00A35914"/>
    <w:rsid w:val="00A734A7"/>
    <w:rsid w:val="00AB19B2"/>
    <w:rsid w:val="00AD3435"/>
    <w:rsid w:val="00B34965"/>
    <w:rsid w:val="00B4325A"/>
    <w:rsid w:val="00B45E88"/>
    <w:rsid w:val="00C27834"/>
    <w:rsid w:val="00C6679F"/>
    <w:rsid w:val="00C838B8"/>
    <w:rsid w:val="00C84ECD"/>
    <w:rsid w:val="00C86D5F"/>
    <w:rsid w:val="00CA04F0"/>
    <w:rsid w:val="00CC5E99"/>
    <w:rsid w:val="00CE0FB2"/>
    <w:rsid w:val="00CF50D8"/>
    <w:rsid w:val="00D05BC2"/>
    <w:rsid w:val="00D14F06"/>
    <w:rsid w:val="00D35AC9"/>
    <w:rsid w:val="00D95A9E"/>
    <w:rsid w:val="00DD6A2E"/>
    <w:rsid w:val="00DF183B"/>
    <w:rsid w:val="00E46094"/>
    <w:rsid w:val="00E769A6"/>
    <w:rsid w:val="00E85D7C"/>
    <w:rsid w:val="00EC0BA5"/>
    <w:rsid w:val="00ED097C"/>
    <w:rsid w:val="00F77852"/>
    <w:rsid w:val="00F91A6A"/>
    <w:rsid w:val="00FC2788"/>
    <w:rsid w:val="00FC35C8"/>
    <w:rsid w:val="00FE5879"/>
    <w:rsid w:val="00FF20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5056B"/>
  <w15:chartTrackingRefBased/>
  <w15:docId w15:val="{EAF57F32-9593-46DD-9038-21CE2B7C2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ゴシック" w:eastAsia="游ゴシック" w:hAnsi="游ゴシック" w:cstheme="minorBidi"/>
        <w:sz w:val="21"/>
        <w:szCs w:val="21"/>
        <w:lang w:val="en-US" w:eastAsia="ja-JP" w:bidi="ar-SA"/>
      </w:rPr>
    </w:rPrDefault>
    <w:pPrDefault>
      <w:pPr>
        <w:spacing w:line="36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unhideWhenUsed="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E20"/>
  </w:style>
  <w:style w:type="paragraph" w:styleId="1">
    <w:name w:val="heading 1"/>
    <w:basedOn w:val="a"/>
    <w:next w:val="a"/>
    <w:link w:val="10"/>
    <w:uiPriority w:val="9"/>
    <w:rsid w:val="00571E2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qFormat/>
    <w:rsid w:val="00571E20"/>
    <w:pPr>
      <w:keepNext/>
      <w:keepLines/>
      <w:spacing w:before="4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qFormat/>
    <w:rsid w:val="00571E20"/>
    <w:pPr>
      <w:keepNext/>
      <w:keepLines/>
      <w:spacing w:before="4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qFormat/>
    <w:rsid w:val="00571E20"/>
    <w:pPr>
      <w:keepNext/>
      <w:keepLines/>
      <w:spacing w:before="40"/>
      <w:outlineLvl w:val="3"/>
    </w:pPr>
    <w:rPr>
      <w:i/>
      <w:iCs/>
    </w:rPr>
  </w:style>
  <w:style w:type="paragraph" w:styleId="5">
    <w:name w:val="heading 5"/>
    <w:basedOn w:val="a"/>
    <w:next w:val="a"/>
    <w:link w:val="50"/>
    <w:uiPriority w:val="9"/>
    <w:semiHidden/>
    <w:qFormat/>
    <w:rsid w:val="00571E20"/>
    <w:pPr>
      <w:keepNext/>
      <w:keepLines/>
      <w:spacing w:before="40"/>
      <w:outlineLvl w:val="4"/>
    </w:pPr>
    <w:rPr>
      <w:color w:val="2F5496" w:themeColor="accent1" w:themeShade="BF"/>
    </w:rPr>
  </w:style>
  <w:style w:type="paragraph" w:styleId="6">
    <w:name w:val="heading 6"/>
    <w:basedOn w:val="a"/>
    <w:next w:val="a"/>
    <w:link w:val="60"/>
    <w:uiPriority w:val="9"/>
    <w:semiHidden/>
    <w:qFormat/>
    <w:rsid w:val="00571E20"/>
    <w:pPr>
      <w:keepNext/>
      <w:keepLines/>
      <w:spacing w:before="40"/>
      <w:outlineLvl w:val="5"/>
    </w:pPr>
    <w:rPr>
      <w:color w:val="1F3864" w:themeColor="accent1" w:themeShade="80"/>
    </w:rPr>
  </w:style>
  <w:style w:type="paragraph" w:styleId="7">
    <w:name w:val="heading 7"/>
    <w:basedOn w:val="a"/>
    <w:next w:val="a"/>
    <w:link w:val="70"/>
    <w:uiPriority w:val="9"/>
    <w:semiHidden/>
    <w:qFormat/>
    <w:rsid w:val="00571E20"/>
    <w:pPr>
      <w:keepNext/>
      <w:keepLines/>
      <w:spacing w:before="4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qFormat/>
    <w:rsid w:val="00571E20"/>
    <w:pPr>
      <w:keepNext/>
      <w:keepLines/>
      <w:spacing w:before="40"/>
      <w:outlineLvl w:val="7"/>
    </w:pPr>
    <w:rPr>
      <w:color w:val="262626" w:themeColor="text1" w:themeTint="D9"/>
    </w:rPr>
  </w:style>
  <w:style w:type="paragraph" w:styleId="9">
    <w:name w:val="heading 9"/>
    <w:basedOn w:val="a"/>
    <w:next w:val="a"/>
    <w:link w:val="90"/>
    <w:uiPriority w:val="9"/>
    <w:semiHidden/>
    <w:qFormat/>
    <w:rsid w:val="00571E20"/>
    <w:pPr>
      <w:keepNext/>
      <w:keepLines/>
      <w:spacing w:before="40"/>
      <w:outlineLvl w:val="8"/>
    </w:pPr>
    <w:rPr>
      <w:rFonts w:asciiTheme="majorHAnsi" w:eastAsiaTheme="majorEastAsia" w:hAnsiTheme="majorHAnsi" w:cstheme="majorBidi"/>
      <w:i/>
      <w:iCs/>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uiPriority w:val="99"/>
    <w:semiHidden/>
    <w:rsid w:val="00571E20"/>
    <w:rPr>
      <w:rFonts w:cstheme="majorBidi"/>
      <w:sz w:val="18"/>
      <w:szCs w:val="18"/>
    </w:rPr>
  </w:style>
  <w:style w:type="character" w:customStyle="1" w:styleId="a4">
    <w:name w:val="吹き出し (文字)"/>
    <w:basedOn w:val="a0"/>
    <w:link w:val="a3"/>
    <w:uiPriority w:val="99"/>
    <w:semiHidden/>
    <w:rsid w:val="00571E20"/>
    <w:rPr>
      <w:rFonts w:eastAsia="游明朝" w:cstheme="majorBidi"/>
      <w:kern w:val="0"/>
      <w:sz w:val="18"/>
      <w:szCs w:val="18"/>
    </w:rPr>
  </w:style>
  <w:style w:type="character" w:customStyle="1" w:styleId="10">
    <w:name w:val="見出し 1 (文字)"/>
    <w:basedOn w:val="a0"/>
    <w:link w:val="1"/>
    <w:uiPriority w:val="9"/>
    <w:rsid w:val="00571E20"/>
    <w:rPr>
      <w:rFonts w:asciiTheme="majorHAnsi" w:eastAsiaTheme="majorEastAsia" w:hAnsiTheme="majorHAnsi" w:cstheme="majorBidi"/>
      <w:color w:val="2F5496" w:themeColor="accent1" w:themeShade="BF"/>
      <w:kern w:val="0"/>
      <w:sz w:val="32"/>
      <w:szCs w:val="32"/>
    </w:rPr>
  </w:style>
  <w:style w:type="character" w:customStyle="1" w:styleId="20">
    <w:name w:val="見出し 2 (文字)"/>
    <w:basedOn w:val="a0"/>
    <w:link w:val="2"/>
    <w:uiPriority w:val="9"/>
    <w:semiHidden/>
    <w:rsid w:val="00571E20"/>
    <w:rPr>
      <w:rFonts w:asciiTheme="majorHAnsi" w:eastAsiaTheme="majorEastAsia" w:hAnsiTheme="majorHAnsi" w:cstheme="majorBidi"/>
      <w:color w:val="2F5496" w:themeColor="accent1" w:themeShade="BF"/>
      <w:kern w:val="0"/>
      <w:sz w:val="28"/>
      <w:szCs w:val="28"/>
    </w:rPr>
  </w:style>
  <w:style w:type="character" w:customStyle="1" w:styleId="30">
    <w:name w:val="見出し 3 (文字)"/>
    <w:basedOn w:val="a0"/>
    <w:link w:val="3"/>
    <w:uiPriority w:val="9"/>
    <w:semiHidden/>
    <w:rsid w:val="00571E20"/>
    <w:rPr>
      <w:rFonts w:asciiTheme="majorHAnsi" w:eastAsiaTheme="majorEastAsia" w:hAnsiTheme="majorHAnsi" w:cstheme="majorBidi"/>
      <w:color w:val="1F3864" w:themeColor="accent1" w:themeShade="80"/>
      <w:kern w:val="0"/>
      <w:sz w:val="24"/>
      <w:szCs w:val="24"/>
    </w:rPr>
  </w:style>
  <w:style w:type="character" w:customStyle="1" w:styleId="40">
    <w:name w:val="見出し 4 (文字)"/>
    <w:basedOn w:val="a0"/>
    <w:link w:val="4"/>
    <w:uiPriority w:val="9"/>
    <w:semiHidden/>
    <w:rsid w:val="00571E20"/>
    <w:rPr>
      <w:rFonts w:eastAsia="游明朝"/>
      <w:i/>
      <w:iCs/>
      <w:kern w:val="0"/>
    </w:rPr>
  </w:style>
  <w:style w:type="character" w:customStyle="1" w:styleId="50">
    <w:name w:val="見出し 5 (文字)"/>
    <w:basedOn w:val="a0"/>
    <w:link w:val="5"/>
    <w:uiPriority w:val="9"/>
    <w:semiHidden/>
    <w:rsid w:val="00571E20"/>
    <w:rPr>
      <w:rFonts w:eastAsia="游明朝"/>
      <w:color w:val="2F5496" w:themeColor="accent1" w:themeShade="BF"/>
      <w:kern w:val="0"/>
    </w:rPr>
  </w:style>
  <w:style w:type="character" w:customStyle="1" w:styleId="60">
    <w:name w:val="見出し 6 (文字)"/>
    <w:basedOn w:val="a0"/>
    <w:link w:val="6"/>
    <w:uiPriority w:val="9"/>
    <w:semiHidden/>
    <w:rsid w:val="00571E20"/>
    <w:rPr>
      <w:rFonts w:eastAsia="游明朝"/>
      <w:color w:val="1F3864" w:themeColor="accent1" w:themeShade="80"/>
      <w:kern w:val="0"/>
    </w:rPr>
  </w:style>
  <w:style w:type="character" w:customStyle="1" w:styleId="70">
    <w:name w:val="見出し 7 (文字)"/>
    <w:basedOn w:val="a0"/>
    <w:link w:val="7"/>
    <w:uiPriority w:val="9"/>
    <w:semiHidden/>
    <w:rsid w:val="00571E20"/>
    <w:rPr>
      <w:rFonts w:asciiTheme="majorHAnsi" w:eastAsiaTheme="majorEastAsia" w:hAnsiTheme="majorHAnsi" w:cstheme="majorBidi"/>
      <w:i/>
      <w:iCs/>
      <w:color w:val="1F3864" w:themeColor="accent1" w:themeShade="80"/>
      <w:kern w:val="0"/>
    </w:rPr>
  </w:style>
  <w:style w:type="character" w:customStyle="1" w:styleId="80">
    <w:name w:val="見出し 8 (文字)"/>
    <w:basedOn w:val="a0"/>
    <w:link w:val="8"/>
    <w:uiPriority w:val="9"/>
    <w:semiHidden/>
    <w:rsid w:val="00571E20"/>
    <w:rPr>
      <w:rFonts w:eastAsia="游明朝"/>
      <w:color w:val="262626" w:themeColor="text1" w:themeTint="D9"/>
      <w:kern w:val="0"/>
    </w:rPr>
  </w:style>
  <w:style w:type="character" w:customStyle="1" w:styleId="90">
    <w:name w:val="見出し 9 (文字)"/>
    <w:basedOn w:val="a0"/>
    <w:link w:val="9"/>
    <w:uiPriority w:val="9"/>
    <w:semiHidden/>
    <w:rsid w:val="00571E20"/>
    <w:rPr>
      <w:rFonts w:asciiTheme="majorHAnsi" w:eastAsiaTheme="majorEastAsia" w:hAnsiTheme="majorHAnsi" w:cstheme="majorBidi"/>
      <w:i/>
      <w:iCs/>
      <w:color w:val="262626" w:themeColor="text1" w:themeTint="D9"/>
      <w:kern w:val="0"/>
    </w:rPr>
  </w:style>
  <w:style w:type="paragraph" w:styleId="a5">
    <w:name w:val="caption"/>
    <w:basedOn w:val="a"/>
    <w:next w:val="a"/>
    <w:uiPriority w:val="35"/>
    <w:semiHidden/>
    <w:qFormat/>
    <w:rsid w:val="00571E20"/>
    <w:pPr>
      <w:spacing w:after="200" w:line="240" w:lineRule="auto"/>
    </w:pPr>
    <w:rPr>
      <w:i/>
      <w:iCs/>
      <w:color w:val="44546A" w:themeColor="text2"/>
      <w:sz w:val="18"/>
      <w:szCs w:val="18"/>
    </w:rPr>
  </w:style>
  <w:style w:type="paragraph" w:styleId="a6">
    <w:name w:val="Title"/>
    <w:basedOn w:val="a"/>
    <w:next w:val="a"/>
    <w:link w:val="a7"/>
    <w:uiPriority w:val="10"/>
    <w:semiHidden/>
    <w:qFormat/>
    <w:rsid w:val="00571E20"/>
    <w:pPr>
      <w:spacing w:before="240" w:after="120"/>
      <w:jc w:val="center"/>
      <w:outlineLvl w:val="0"/>
    </w:pPr>
    <w:rPr>
      <w:rFonts w:asciiTheme="majorHAnsi" w:eastAsiaTheme="majorEastAsia" w:hAnsiTheme="majorHAnsi" w:cstheme="majorBidi"/>
      <w:sz w:val="32"/>
      <w:szCs w:val="32"/>
    </w:rPr>
  </w:style>
  <w:style w:type="character" w:customStyle="1" w:styleId="a7">
    <w:name w:val="表題 (文字)"/>
    <w:basedOn w:val="a0"/>
    <w:link w:val="a6"/>
    <w:uiPriority w:val="10"/>
    <w:semiHidden/>
    <w:rsid w:val="00571E20"/>
    <w:rPr>
      <w:rFonts w:asciiTheme="majorHAnsi" w:eastAsiaTheme="majorEastAsia" w:hAnsiTheme="majorHAnsi" w:cstheme="majorBidi"/>
      <w:kern w:val="0"/>
      <w:sz w:val="32"/>
      <w:szCs w:val="32"/>
    </w:rPr>
  </w:style>
  <w:style w:type="paragraph" w:styleId="a8">
    <w:name w:val="Subtitle"/>
    <w:basedOn w:val="a"/>
    <w:next w:val="a"/>
    <w:link w:val="a9"/>
    <w:uiPriority w:val="11"/>
    <w:semiHidden/>
    <w:qFormat/>
    <w:rsid w:val="00571E20"/>
    <w:pPr>
      <w:jc w:val="center"/>
      <w:outlineLvl w:val="1"/>
    </w:pPr>
    <w:rPr>
      <w:rFonts w:asciiTheme="minorHAnsi" w:eastAsiaTheme="minorEastAsia" w:hAnsiTheme="minorHAnsi"/>
      <w:sz w:val="24"/>
      <w:szCs w:val="24"/>
    </w:rPr>
  </w:style>
  <w:style w:type="character" w:customStyle="1" w:styleId="a9">
    <w:name w:val="副題 (文字)"/>
    <w:basedOn w:val="a0"/>
    <w:link w:val="a8"/>
    <w:uiPriority w:val="11"/>
    <w:semiHidden/>
    <w:rsid w:val="00571E20"/>
    <w:rPr>
      <w:rFonts w:asciiTheme="minorHAnsi" w:eastAsiaTheme="minorEastAsia" w:hAnsiTheme="minorHAnsi"/>
      <w:kern w:val="0"/>
      <w:sz w:val="24"/>
      <w:szCs w:val="24"/>
    </w:rPr>
  </w:style>
  <w:style w:type="character" w:styleId="aa">
    <w:name w:val="Strong"/>
    <w:basedOn w:val="a0"/>
    <w:uiPriority w:val="22"/>
    <w:semiHidden/>
    <w:qFormat/>
    <w:rsid w:val="00571E20"/>
    <w:rPr>
      <w:b/>
      <w:bCs/>
    </w:rPr>
  </w:style>
  <w:style w:type="character" w:styleId="ab">
    <w:name w:val="Emphasis"/>
    <w:basedOn w:val="a0"/>
    <w:uiPriority w:val="20"/>
    <w:semiHidden/>
    <w:qFormat/>
    <w:rsid w:val="00571E20"/>
    <w:rPr>
      <w:i/>
      <w:iCs/>
    </w:rPr>
  </w:style>
  <w:style w:type="paragraph" w:styleId="ac">
    <w:name w:val="No Spacing"/>
    <w:uiPriority w:val="1"/>
    <w:semiHidden/>
    <w:rsid w:val="00571E20"/>
    <w:pPr>
      <w:spacing w:line="240" w:lineRule="auto"/>
    </w:pPr>
    <w:rPr>
      <w:rFonts w:eastAsia="游明朝"/>
    </w:rPr>
  </w:style>
  <w:style w:type="paragraph" w:styleId="ad">
    <w:name w:val="List Paragraph"/>
    <w:basedOn w:val="a"/>
    <w:uiPriority w:val="34"/>
    <w:semiHidden/>
    <w:qFormat/>
    <w:rsid w:val="00571E20"/>
    <w:pPr>
      <w:ind w:leftChars="400" w:left="840"/>
    </w:pPr>
  </w:style>
  <w:style w:type="paragraph" w:styleId="ae">
    <w:name w:val="Quote"/>
    <w:basedOn w:val="a"/>
    <w:next w:val="a"/>
    <w:link w:val="af"/>
    <w:uiPriority w:val="29"/>
    <w:semiHidden/>
    <w:qFormat/>
    <w:rsid w:val="00571E20"/>
    <w:pPr>
      <w:spacing w:before="200" w:after="160"/>
      <w:ind w:left="864" w:right="864"/>
      <w:jc w:val="center"/>
    </w:pPr>
    <w:rPr>
      <w:i/>
      <w:iCs/>
      <w:color w:val="404040" w:themeColor="text1" w:themeTint="BF"/>
    </w:rPr>
  </w:style>
  <w:style w:type="character" w:customStyle="1" w:styleId="af">
    <w:name w:val="引用文 (文字)"/>
    <w:basedOn w:val="a0"/>
    <w:link w:val="ae"/>
    <w:uiPriority w:val="29"/>
    <w:semiHidden/>
    <w:rsid w:val="00571E20"/>
    <w:rPr>
      <w:rFonts w:eastAsia="游明朝"/>
      <w:i/>
      <w:iCs/>
      <w:color w:val="404040" w:themeColor="text1" w:themeTint="BF"/>
      <w:kern w:val="0"/>
    </w:rPr>
  </w:style>
  <w:style w:type="paragraph" w:styleId="21">
    <w:name w:val="Intense Quote"/>
    <w:basedOn w:val="a"/>
    <w:next w:val="a"/>
    <w:link w:val="22"/>
    <w:uiPriority w:val="30"/>
    <w:semiHidden/>
    <w:rsid w:val="00571E2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basedOn w:val="a0"/>
    <w:link w:val="21"/>
    <w:uiPriority w:val="30"/>
    <w:semiHidden/>
    <w:rsid w:val="00571E20"/>
    <w:rPr>
      <w:rFonts w:eastAsia="游明朝"/>
      <w:i/>
      <w:iCs/>
      <w:color w:val="4472C4" w:themeColor="accent1"/>
      <w:kern w:val="0"/>
    </w:rPr>
  </w:style>
  <w:style w:type="character" w:styleId="af0">
    <w:name w:val="Subtle Emphasis"/>
    <w:basedOn w:val="a0"/>
    <w:uiPriority w:val="19"/>
    <w:semiHidden/>
    <w:qFormat/>
    <w:rsid w:val="00571E20"/>
    <w:rPr>
      <w:i/>
      <w:iCs/>
      <w:color w:val="404040" w:themeColor="text1" w:themeTint="BF"/>
    </w:rPr>
  </w:style>
  <w:style w:type="character" w:styleId="23">
    <w:name w:val="Intense Emphasis"/>
    <w:basedOn w:val="a0"/>
    <w:uiPriority w:val="21"/>
    <w:semiHidden/>
    <w:qFormat/>
    <w:rsid w:val="00571E20"/>
    <w:rPr>
      <w:i/>
      <w:iCs/>
      <w:color w:val="4472C4" w:themeColor="accent1"/>
    </w:rPr>
  </w:style>
  <w:style w:type="character" w:styleId="af1">
    <w:name w:val="Subtle Reference"/>
    <w:basedOn w:val="a0"/>
    <w:uiPriority w:val="31"/>
    <w:semiHidden/>
    <w:qFormat/>
    <w:rsid w:val="00571E20"/>
    <w:rPr>
      <w:smallCaps/>
      <w:color w:val="5A5A5A" w:themeColor="text1" w:themeTint="A5"/>
    </w:rPr>
  </w:style>
  <w:style w:type="character" w:styleId="24">
    <w:name w:val="Intense Reference"/>
    <w:basedOn w:val="a0"/>
    <w:uiPriority w:val="32"/>
    <w:semiHidden/>
    <w:qFormat/>
    <w:rsid w:val="00571E20"/>
    <w:rPr>
      <w:b/>
      <w:bCs/>
      <w:smallCaps/>
      <w:color w:val="4472C4" w:themeColor="accent1"/>
      <w:spacing w:val="5"/>
    </w:rPr>
  </w:style>
  <w:style w:type="character" w:styleId="af2">
    <w:name w:val="Book Title"/>
    <w:basedOn w:val="a0"/>
    <w:uiPriority w:val="33"/>
    <w:semiHidden/>
    <w:qFormat/>
    <w:rsid w:val="00571E20"/>
    <w:rPr>
      <w:b/>
      <w:bCs/>
      <w:i/>
      <w:iCs/>
      <w:spacing w:val="5"/>
    </w:rPr>
  </w:style>
  <w:style w:type="paragraph" w:styleId="af3">
    <w:name w:val="TOC Heading"/>
    <w:basedOn w:val="1"/>
    <w:next w:val="a"/>
    <w:uiPriority w:val="39"/>
    <w:semiHidden/>
    <w:qFormat/>
    <w:rsid w:val="00571E20"/>
    <w:pPr>
      <w:outlineLvl w:val="9"/>
    </w:pPr>
  </w:style>
  <w:style w:type="paragraph" w:customStyle="1" w:styleId="af4">
    <w:name w:val="見出し"/>
    <w:basedOn w:val="a"/>
    <w:next w:val="a"/>
    <w:autoRedefine/>
    <w:qFormat/>
    <w:rsid w:val="00C84ECD"/>
    <w:pPr>
      <w:spacing w:line="240" w:lineRule="auto"/>
      <w:outlineLvl w:val="0"/>
    </w:pPr>
    <w:rPr>
      <w:rFonts w:ascii="游ゴシック Medium" w:eastAsia="游ゴシック Medium" w:hAnsi="游ゴシック Medium" w:cs="游ゴシック Medium"/>
      <w:bCs/>
      <w:sz w:val="28"/>
      <w:szCs w:val="28"/>
    </w:rPr>
  </w:style>
  <w:style w:type="paragraph" w:customStyle="1" w:styleId="11">
    <w:name w:val="スタイル1"/>
    <w:basedOn w:val="af5"/>
    <w:autoRedefine/>
    <w:uiPriority w:val="1"/>
    <w:rsid w:val="000D142D"/>
    <w:pPr>
      <w:shd w:val="solid" w:color="auto" w:fill="auto"/>
      <w:spacing w:afterLines="0" w:after="0"/>
    </w:pPr>
  </w:style>
  <w:style w:type="paragraph" w:customStyle="1" w:styleId="af5">
    <w:name w:val="小見出し"/>
    <w:basedOn w:val="a"/>
    <w:next w:val="a"/>
    <w:autoRedefine/>
    <w:rsid w:val="000D142D"/>
    <w:pPr>
      <w:shd w:val="solid" w:color="E59C19" w:fill="auto"/>
      <w:spacing w:afterLines="50" w:after="50"/>
    </w:pPr>
    <w:rPr>
      <w:b/>
      <w:color w:val="FFFFFF" w:themeColor="background1"/>
    </w:rPr>
  </w:style>
  <w:style w:type="paragraph" w:customStyle="1" w:styleId="LessonTitle">
    <w:name w:val="Lesson Title"/>
    <w:basedOn w:val="af5"/>
    <w:next w:val="a"/>
    <w:autoRedefine/>
    <w:uiPriority w:val="1"/>
    <w:rsid w:val="00DF183B"/>
    <w:pPr>
      <w:shd w:val="solid" w:color="BFBFBF" w:themeColor="background1" w:themeShade="BF" w:fill="auto"/>
      <w:spacing w:afterLines="0" w:after="0" w:line="400" w:lineRule="exact"/>
    </w:pPr>
    <w:rPr>
      <w:color w:val="auto"/>
      <w:sz w:val="28"/>
      <w:szCs w:val="28"/>
    </w:rPr>
  </w:style>
  <w:style w:type="table" w:styleId="af6">
    <w:name w:val="Table Grid"/>
    <w:basedOn w:val="a1"/>
    <w:uiPriority w:val="39"/>
    <w:rsid w:val="00D35AC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
    <w:link w:val="af8"/>
    <w:uiPriority w:val="99"/>
    <w:semiHidden/>
    <w:rsid w:val="00AB19B2"/>
    <w:pPr>
      <w:tabs>
        <w:tab w:val="center" w:pos="4252"/>
        <w:tab w:val="right" w:pos="8504"/>
      </w:tabs>
      <w:snapToGrid w:val="0"/>
    </w:pPr>
  </w:style>
  <w:style w:type="character" w:customStyle="1" w:styleId="af8">
    <w:name w:val="ヘッダー (文字)"/>
    <w:basedOn w:val="a0"/>
    <w:link w:val="af7"/>
    <w:uiPriority w:val="99"/>
    <w:semiHidden/>
    <w:rsid w:val="00AB19B2"/>
  </w:style>
  <w:style w:type="paragraph" w:styleId="af9">
    <w:name w:val="footer"/>
    <w:basedOn w:val="a"/>
    <w:link w:val="afa"/>
    <w:uiPriority w:val="99"/>
    <w:semiHidden/>
    <w:rsid w:val="00AB19B2"/>
    <w:pPr>
      <w:tabs>
        <w:tab w:val="center" w:pos="4252"/>
        <w:tab w:val="right" w:pos="8504"/>
      </w:tabs>
      <w:snapToGrid w:val="0"/>
    </w:pPr>
  </w:style>
  <w:style w:type="character" w:customStyle="1" w:styleId="afa">
    <w:name w:val="フッター (文字)"/>
    <w:basedOn w:val="a0"/>
    <w:link w:val="af9"/>
    <w:uiPriority w:val="99"/>
    <w:semiHidden/>
    <w:rsid w:val="00AB19B2"/>
  </w:style>
  <w:style w:type="paragraph" w:styleId="afb">
    <w:name w:val="Revision"/>
    <w:hidden/>
    <w:uiPriority w:val="99"/>
    <w:semiHidden/>
    <w:rsid w:val="00703A24"/>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258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ff\AppData\Local\Temp\01_3_Useful%20Expressons&#32244;&#32722;&#12471;&#12540;&#12488;&#65288;&#36196;&#23383;&#65289;.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01_3_Useful Expressons練習シート（赤字）.dotx</Template>
  <TotalTime>0</TotalTime>
  <Pages>1</Pages>
  <Words>102</Words>
  <Characters>584</Characters>
  <Application>Microsoft Office Word</Application>
  <DocSecurity>8</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2022-02-17T02:13:00Z</cp:lastPrinted>
  <dcterms:created xsi:type="dcterms:W3CDTF">2025-05-21T10:14:00Z</dcterms:created>
  <dcterms:modified xsi:type="dcterms:W3CDTF">2025-05-21T10:14:00Z</dcterms:modified>
</cp:coreProperties>
</file>